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F422D3" w:rsidP="00B42F40">
      <w:pPr>
        <w:pStyle w:val="Titul2"/>
      </w:pPr>
      <w:r>
        <w:t>Název zakázky: „</w:t>
      </w:r>
      <w:r w:rsidR="00C22608" w:rsidRPr="00C22608">
        <w:t>Provádění revizí elektrických zařízení OŘ HK 2020 (SEE, SPS, SMT)</w:t>
      </w:r>
      <w:r>
        <w:t>“</w:t>
      </w:r>
      <w:r w:rsidR="00485CE8">
        <w:t xml:space="preserve"> </w:t>
      </w:r>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Správa železniční dopravní cesty,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C22608">
      <w:pPr>
        <w:numPr>
          <w:ilvl w:val="0"/>
          <w:numId w:val="38"/>
        </w:numPr>
        <w:tabs>
          <w:tab w:val="left" w:pos="567"/>
          <w:tab w:val="left" w:pos="3402"/>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w:t>
      </w:r>
      <w:r w:rsidR="00C22608">
        <w:rPr>
          <w:rFonts w:eastAsia="Times New Roman" w:cs="Arial"/>
          <w:snapToGrid w:val="0"/>
          <w:lang w:eastAsia="cs-CZ"/>
        </w:rPr>
        <w:t xml:space="preserve">ip Kudláček, tel.: 972 342 048, </w:t>
      </w:r>
      <w:r w:rsidRPr="001C2A3F">
        <w:rPr>
          <w:rFonts w:eastAsia="Times New Roman" w:cs="Arial"/>
          <w:snapToGrid w:val="0"/>
          <w:lang w:eastAsia="cs-CZ"/>
        </w:rPr>
        <w:t>Kudlacek@szdc.cz</w:t>
      </w:r>
    </w:p>
    <w:p w:rsidR="001C2A3F" w:rsidRPr="001C2A3F" w:rsidRDefault="00C22608" w:rsidP="00C22608">
      <w:pPr>
        <w:tabs>
          <w:tab w:val="left" w:pos="567"/>
          <w:tab w:val="left" w:pos="3402"/>
        </w:tabs>
        <w:spacing w:after="0" w:line="240" w:lineRule="auto"/>
        <w:ind w:left="1134" w:hanging="425"/>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Pr>
          <w:rFonts w:eastAsia="Times New Roman" w:cs="Arial"/>
          <w:snapToGrid w:val="0"/>
          <w:lang w:eastAsia="cs-CZ"/>
        </w:rPr>
        <w:t>ORHKRzvz@szdc.cz</w:t>
      </w:r>
    </w:p>
    <w:p w:rsidR="001C2A3F" w:rsidRPr="001C2A3F" w:rsidRDefault="001C2A3F" w:rsidP="00C22608">
      <w:pPr>
        <w:numPr>
          <w:ilvl w:val="0"/>
          <w:numId w:val="38"/>
        </w:numPr>
        <w:tabs>
          <w:tab w:val="clear" w:pos="2204"/>
          <w:tab w:val="left" w:pos="567"/>
          <w:tab w:val="left" w:pos="3402"/>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C22608">
        <w:rPr>
          <w:rFonts w:eastAsia="Times New Roman" w:cs="Arial"/>
          <w:snapToGrid w:val="0"/>
          <w:lang w:eastAsia="cs-CZ"/>
        </w:rPr>
        <w:t>Ing. Adolf Täuber</w:t>
      </w:r>
      <w:r w:rsidR="00F90850" w:rsidRPr="00F90850">
        <w:rPr>
          <w:rFonts w:eastAsia="Times New Roman" w:cs="Arial"/>
          <w:snapToGrid w:val="0"/>
          <w:lang w:eastAsia="cs-CZ"/>
        </w:rPr>
        <w:t xml:space="preserve">, tel: 972 322 </w:t>
      </w:r>
      <w:r w:rsidR="00C22608">
        <w:rPr>
          <w:rFonts w:eastAsia="Times New Roman" w:cs="Arial"/>
          <w:snapToGrid w:val="0"/>
          <w:lang w:eastAsia="cs-CZ"/>
        </w:rPr>
        <w:t>999</w:t>
      </w:r>
      <w:r w:rsidR="00F90850" w:rsidRPr="00F90850">
        <w:rPr>
          <w:rFonts w:eastAsia="Times New Roman" w:cs="Arial"/>
          <w:snapToGrid w:val="0"/>
          <w:lang w:eastAsia="cs-CZ"/>
        </w:rPr>
        <w:t xml:space="preserve">, </w:t>
      </w:r>
      <w:r w:rsidR="00C22608">
        <w:rPr>
          <w:rFonts w:eastAsia="Times New Roman" w:cs="Arial"/>
          <w:snapToGrid w:val="0"/>
          <w:lang w:eastAsia="cs-CZ"/>
        </w:rPr>
        <w:t>TauberA</w:t>
      </w:r>
      <w:r w:rsidR="00F90850" w:rsidRPr="00F90850">
        <w:rPr>
          <w:rFonts w:eastAsia="Times New Roman" w:cs="Arial"/>
          <w:snapToGrid w:val="0"/>
          <w:lang w:eastAsia="cs-CZ"/>
        </w:rPr>
        <w:t>@szdc.cz</w:t>
      </w:r>
    </w:p>
    <w:p w:rsidR="001C2A3F" w:rsidRPr="001C2A3F" w:rsidRDefault="001C2A3F" w:rsidP="00C22608">
      <w:pPr>
        <w:tabs>
          <w:tab w:val="left" w:pos="567"/>
          <w:tab w:val="left" w:pos="3402"/>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00C22608">
        <w:rPr>
          <w:rFonts w:eastAsia="Times New Roman" w:cs="Arial"/>
          <w:snapToGrid w:val="0"/>
          <w:lang w:eastAsia="cs-CZ"/>
        </w:rPr>
        <w:t>Ing. Michal Foltýn</w:t>
      </w:r>
      <w:r w:rsidR="00F90850" w:rsidRPr="00F90850">
        <w:rPr>
          <w:rFonts w:eastAsia="Times New Roman" w:cs="Arial"/>
          <w:snapToGrid w:val="0"/>
          <w:lang w:eastAsia="cs-CZ"/>
        </w:rPr>
        <w:t>, tel: 972 3</w:t>
      </w:r>
      <w:r w:rsidR="00C22608">
        <w:rPr>
          <w:rFonts w:eastAsia="Times New Roman" w:cs="Arial"/>
          <w:snapToGrid w:val="0"/>
          <w:lang w:eastAsia="cs-CZ"/>
        </w:rPr>
        <w:t>22</w:t>
      </w:r>
      <w:r w:rsidR="00F90850" w:rsidRPr="00F90850">
        <w:rPr>
          <w:rFonts w:eastAsia="Times New Roman" w:cs="Arial"/>
          <w:snapToGrid w:val="0"/>
          <w:lang w:eastAsia="cs-CZ"/>
        </w:rPr>
        <w:t xml:space="preserve"> </w:t>
      </w:r>
      <w:r w:rsidR="00C22608">
        <w:rPr>
          <w:rFonts w:eastAsia="Times New Roman" w:cs="Arial"/>
          <w:snapToGrid w:val="0"/>
          <w:lang w:eastAsia="cs-CZ"/>
        </w:rPr>
        <w:t>816</w:t>
      </w:r>
      <w:r w:rsidR="00F90850" w:rsidRPr="00F90850">
        <w:rPr>
          <w:rFonts w:eastAsia="Times New Roman" w:cs="Arial"/>
          <w:snapToGrid w:val="0"/>
          <w:lang w:eastAsia="cs-CZ"/>
        </w:rPr>
        <w:t xml:space="preserve">, </w:t>
      </w:r>
      <w:r w:rsidR="00C22608">
        <w:rPr>
          <w:rFonts w:eastAsia="Times New Roman" w:cs="Arial"/>
          <w:snapToGrid w:val="0"/>
          <w:lang w:eastAsia="cs-CZ"/>
        </w:rPr>
        <w:t>FoltynM</w:t>
      </w:r>
      <w:r w:rsidR="00F90850" w:rsidRPr="00F90850">
        <w:rPr>
          <w:rFonts w:eastAsia="Times New Roman" w:cs="Arial"/>
          <w:snapToGrid w:val="0"/>
          <w:lang w:eastAsia="cs-CZ"/>
        </w:rPr>
        <w:t>@szdc.cz</w:t>
      </w:r>
      <w:r w:rsidRPr="001C2A3F">
        <w:rPr>
          <w:rFonts w:eastAsia="Times New Roman" w:cs="Arial"/>
          <w:snapToGrid w:val="0"/>
          <w:lang w:eastAsia="cs-CZ"/>
        </w:rPr>
        <w:tab/>
      </w:r>
      <w:r w:rsidRPr="001C2A3F">
        <w:rPr>
          <w:rFonts w:eastAsia="Times New Roman" w:cs="Arial"/>
          <w:snapToGrid w:val="0"/>
          <w:lang w:eastAsia="cs-CZ"/>
        </w:rPr>
        <w:tab/>
      </w:r>
      <w:r w:rsidR="00C22608">
        <w:rPr>
          <w:rFonts w:eastAsia="Times New Roman" w:cs="Arial"/>
          <w:snapToGrid w:val="0"/>
          <w:lang w:eastAsia="cs-CZ"/>
        </w:rPr>
        <w:t>Bc. Petr Vodička</w:t>
      </w:r>
      <w:r w:rsidR="008E48A6">
        <w:rPr>
          <w:rFonts w:eastAsia="Times New Roman" w:cs="Arial"/>
          <w:snapToGrid w:val="0"/>
          <w:lang w:eastAsia="cs-CZ"/>
        </w:rPr>
        <w:t>, tel. 972 3</w:t>
      </w:r>
      <w:r w:rsidR="00C22608">
        <w:rPr>
          <w:rFonts w:eastAsia="Times New Roman" w:cs="Arial"/>
          <w:snapToGrid w:val="0"/>
          <w:lang w:eastAsia="cs-CZ"/>
        </w:rPr>
        <w:t>22</w:t>
      </w:r>
      <w:r w:rsidR="00F90850" w:rsidRPr="00F90850">
        <w:rPr>
          <w:rFonts w:eastAsia="Times New Roman" w:cs="Arial"/>
          <w:snapToGrid w:val="0"/>
          <w:lang w:eastAsia="cs-CZ"/>
        </w:rPr>
        <w:t xml:space="preserve"> </w:t>
      </w:r>
      <w:r w:rsidR="00C22608">
        <w:rPr>
          <w:rFonts w:eastAsia="Times New Roman" w:cs="Arial"/>
          <w:snapToGrid w:val="0"/>
          <w:lang w:eastAsia="cs-CZ"/>
        </w:rPr>
        <w:t>974</w:t>
      </w:r>
      <w:r w:rsidR="00F90850" w:rsidRPr="00F90850">
        <w:rPr>
          <w:rFonts w:eastAsia="Times New Roman" w:cs="Arial"/>
          <w:snapToGrid w:val="0"/>
          <w:lang w:eastAsia="cs-CZ"/>
        </w:rPr>
        <w:t>, V</w:t>
      </w:r>
      <w:r w:rsidR="00C22608">
        <w:rPr>
          <w:rFonts w:eastAsia="Times New Roman" w:cs="Arial"/>
          <w:snapToGrid w:val="0"/>
          <w:lang w:eastAsia="cs-CZ"/>
        </w:rPr>
        <w:t>odickaPe</w:t>
      </w:r>
      <w:r w:rsidR="00F90850" w:rsidRPr="00F90850">
        <w:rPr>
          <w:rFonts w:eastAsia="Times New Roman" w:cs="Arial"/>
          <w:snapToGrid w:val="0"/>
          <w:lang w:eastAsia="cs-CZ"/>
        </w:rPr>
        <w:t>@szdc.cz</w:t>
      </w:r>
    </w:p>
    <w:p w:rsidR="00F90850" w:rsidRDefault="00517326" w:rsidP="00C84A44">
      <w:pPr>
        <w:tabs>
          <w:tab w:val="left" w:pos="567"/>
          <w:tab w:val="left" w:pos="1985"/>
          <w:tab w:val="left" w:pos="4395"/>
        </w:tabs>
        <w:spacing w:after="0" w:line="240" w:lineRule="auto"/>
        <w:rPr>
          <w:rFonts w:eastAsia="Times New Roman" w:cs="Arial"/>
          <w:snapToGrid w:val="0"/>
          <w:lang w:eastAsia="cs-CZ"/>
        </w:rPr>
      </w:pPr>
      <w:r>
        <w:rPr>
          <w:rFonts w:eastAsia="Times New Roman" w:cs="Arial"/>
          <w:snapToGrid w:val="0"/>
          <w:lang w:eastAsia="cs-CZ"/>
        </w:rPr>
        <w:tab/>
      </w:r>
    </w:p>
    <w:p w:rsidR="001C2A3F" w:rsidRPr="001C2A3F" w:rsidRDefault="00F90850" w:rsidP="00C84A44">
      <w:pPr>
        <w:tabs>
          <w:tab w:val="left" w:pos="567"/>
          <w:tab w:val="left" w:pos="1985"/>
          <w:tab w:val="left" w:pos="4395"/>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adresa, adresa pro zasílání smluvní korespondence a faktur:</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Správa železniční dopravní cesty,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B42F40" w:rsidRDefault="001C2A3F" w:rsidP="00544797">
      <w:pPr>
        <w:pStyle w:val="Textbezodsazen"/>
        <w:ind w:firstLine="567"/>
        <w:rPr>
          <w:b/>
        </w:rPr>
      </w:pPr>
      <w:r w:rsidRPr="00B42F40">
        <w:t xml:space="preserve">číslo smlouvy: </w:t>
      </w:r>
      <w:r w:rsidR="00C22608">
        <w:rPr>
          <w:b/>
        </w:rPr>
        <w:t>S 640</w:t>
      </w:r>
      <w:r w:rsidR="00936CB8">
        <w:rPr>
          <w:b/>
        </w:rPr>
        <w:t> 201 500 19</w:t>
      </w:r>
    </w:p>
    <w:p w:rsidR="00544797" w:rsidRDefault="00544797" w:rsidP="00544797">
      <w:pPr>
        <w:pStyle w:val="Textbezodsazen"/>
        <w:ind w:left="567"/>
      </w:pPr>
      <w:r>
        <w:t>ev. č. registru VZ</w:t>
      </w:r>
      <w:r w:rsidRPr="00B42F40">
        <w:t xml:space="preserve">: </w:t>
      </w:r>
      <w:r w:rsidR="00F90850">
        <w:rPr>
          <w:b/>
        </w:rPr>
        <w:t>64019</w:t>
      </w:r>
      <w:r w:rsidR="001F1999">
        <w:rPr>
          <w:b/>
        </w:rPr>
        <w:t>1</w:t>
      </w:r>
      <w:r w:rsidR="00C22608">
        <w:rPr>
          <w:b/>
        </w:rPr>
        <w:t>74</w:t>
      </w:r>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CE67C5" w:rsidRDefault="00CE67C5"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CE67C5">
        <w:rPr>
          <w:rFonts w:eastAsia="Times New Roman" w:cs="Arial"/>
          <w:snapToGrid w:val="0"/>
          <w:lang w:eastAsia="cs-CZ"/>
        </w:rPr>
        <w:t>vedoucí prací</w:t>
      </w:r>
      <w:r>
        <w:rPr>
          <w:rFonts w:eastAsia="Times New Roman" w:cs="Arial"/>
          <w:snapToGrid w:val="0"/>
          <w:lang w:eastAsia="cs-CZ"/>
        </w:rPr>
        <w:t>:</w:t>
      </w:r>
      <w:r w:rsidR="009020DB" w:rsidRPr="00CE67C5">
        <w:rPr>
          <w:rFonts w:eastAsia="Times New Roman" w:cs="Arial"/>
          <w:snapToGrid w:val="0"/>
          <w:lang w:eastAsia="cs-CZ"/>
        </w:rPr>
        <w:tab/>
      </w:r>
      <w:r w:rsidR="009020DB" w:rsidRPr="00CE67C5">
        <w:rPr>
          <w:rFonts w:eastAsia="Times New Roman" w:cs="Arial"/>
          <w:snapToGrid w:val="0"/>
          <w:lang w:eastAsia="cs-CZ"/>
        </w:rPr>
        <w:fldChar w:fldCharType="begin">
          <w:ffData>
            <w:name w:val="Text1"/>
            <w:enabled/>
            <w:calcOnExit w:val="0"/>
            <w:textInput/>
          </w:ffData>
        </w:fldChar>
      </w:r>
      <w:r w:rsidR="009020DB" w:rsidRPr="00CE67C5">
        <w:rPr>
          <w:rFonts w:eastAsia="Times New Roman" w:cs="Arial"/>
          <w:snapToGrid w:val="0"/>
          <w:lang w:eastAsia="cs-CZ"/>
        </w:rPr>
        <w:instrText xml:space="preserve"> FORMTEXT </w:instrText>
      </w:r>
      <w:r w:rsidR="009020DB" w:rsidRPr="00CE67C5">
        <w:rPr>
          <w:rFonts w:eastAsia="Times New Roman" w:cs="Arial"/>
          <w:snapToGrid w:val="0"/>
          <w:lang w:eastAsia="cs-CZ"/>
        </w:rPr>
      </w:r>
      <w:r w:rsidR="009020DB" w:rsidRPr="00CE67C5">
        <w:rPr>
          <w:rFonts w:eastAsia="Times New Roman" w:cs="Arial"/>
          <w:snapToGrid w:val="0"/>
          <w:lang w:eastAsia="cs-CZ"/>
        </w:rPr>
        <w:fldChar w:fldCharType="separate"/>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CE67C5">
        <w:rPr>
          <w:rFonts w:eastAsia="Times New Roman" w:cs="Arial"/>
          <w:snapToGrid w:val="0"/>
          <w:lang w:eastAsia="cs-CZ"/>
        </w:rPr>
        <w:fldChar w:fldCharType="end"/>
      </w:r>
      <w:r w:rsidR="009020DB" w:rsidRPr="00CE67C5">
        <w:rPr>
          <w:rFonts w:eastAsia="Times New Roman" w:cs="Arial"/>
          <w:snapToGrid w:val="0"/>
          <w:lang w:eastAsia="cs-CZ"/>
        </w:rPr>
        <w:t xml:space="preserve">, tel. </w:t>
      </w:r>
      <w:r w:rsidR="009020DB" w:rsidRPr="00CE67C5">
        <w:rPr>
          <w:rFonts w:eastAsia="Times New Roman" w:cs="Arial"/>
          <w:snapToGrid w:val="0"/>
          <w:lang w:eastAsia="cs-CZ"/>
        </w:rPr>
        <w:fldChar w:fldCharType="begin">
          <w:ffData>
            <w:name w:val="Text5"/>
            <w:enabled/>
            <w:calcOnExit w:val="0"/>
            <w:textInput/>
          </w:ffData>
        </w:fldChar>
      </w:r>
      <w:r w:rsidR="009020DB" w:rsidRPr="00CE67C5">
        <w:rPr>
          <w:rFonts w:eastAsia="Times New Roman" w:cs="Arial"/>
          <w:snapToGrid w:val="0"/>
          <w:lang w:eastAsia="cs-CZ"/>
        </w:rPr>
        <w:instrText xml:space="preserve"> FORMTEXT </w:instrText>
      </w:r>
      <w:r w:rsidR="009020DB" w:rsidRPr="00CE67C5">
        <w:rPr>
          <w:rFonts w:eastAsia="Times New Roman" w:cs="Arial"/>
          <w:snapToGrid w:val="0"/>
          <w:lang w:eastAsia="cs-CZ"/>
        </w:rPr>
      </w:r>
      <w:r w:rsidR="009020DB" w:rsidRPr="00CE67C5">
        <w:rPr>
          <w:rFonts w:eastAsia="Times New Roman" w:cs="Arial"/>
          <w:snapToGrid w:val="0"/>
          <w:lang w:eastAsia="cs-CZ"/>
        </w:rPr>
        <w:fldChar w:fldCharType="separate"/>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CE67C5">
        <w:rPr>
          <w:rFonts w:eastAsia="Times New Roman" w:cs="Arial"/>
          <w:snapToGrid w:val="0"/>
          <w:lang w:eastAsia="cs-CZ"/>
        </w:rPr>
        <w:fldChar w:fldCharType="end"/>
      </w:r>
      <w:r w:rsidR="009020DB" w:rsidRPr="00CE67C5">
        <w:rPr>
          <w:rFonts w:eastAsia="Times New Roman" w:cs="Arial"/>
          <w:snapToGrid w:val="0"/>
          <w:lang w:eastAsia="cs-CZ"/>
        </w:rPr>
        <w:t xml:space="preserve">, </w:t>
      </w:r>
      <w:r w:rsidR="009020DB" w:rsidRPr="00CE67C5">
        <w:rPr>
          <w:rFonts w:eastAsia="Times New Roman" w:cs="Arial"/>
          <w:snapToGrid w:val="0"/>
          <w:lang w:eastAsia="cs-CZ"/>
        </w:rPr>
        <w:fldChar w:fldCharType="begin">
          <w:ffData>
            <w:name w:val="Text6"/>
            <w:enabled/>
            <w:calcOnExit w:val="0"/>
            <w:textInput/>
          </w:ffData>
        </w:fldChar>
      </w:r>
      <w:r w:rsidR="009020DB" w:rsidRPr="00CE67C5">
        <w:rPr>
          <w:rFonts w:eastAsia="Times New Roman" w:cs="Arial"/>
          <w:snapToGrid w:val="0"/>
          <w:lang w:eastAsia="cs-CZ"/>
        </w:rPr>
        <w:instrText xml:space="preserve"> FORMTEXT </w:instrText>
      </w:r>
      <w:r w:rsidR="009020DB" w:rsidRPr="00CE67C5">
        <w:rPr>
          <w:rFonts w:eastAsia="Times New Roman" w:cs="Arial"/>
          <w:snapToGrid w:val="0"/>
          <w:lang w:eastAsia="cs-CZ"/>
        </w:rPr>
      </w:r>
      <w:r w:rsidR="009020DB" w:rsidRPr="00CE67C5">
        <w:rPr>
          <w:rFonts w:eastAsia="Times New Roman" w:cs="Arial"/>
          <w:snapToGrid w:val="0"/>
          <w:lang w:eastAsia="cs-CZ"/>
        </w:rPr>
        <w:fldChar w:fldCharType="separate"/>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CE67C5">
        <w:rPr>
          <w:rFonts w:eastAsia="Times New Roman" w:cs="Arial"/>
          <w:snapToGrid w:val="0"/>
          <w:lang w:eastAsia="cs-CZ"/>
        </w:rPr>
        <w:fldChar w:fldCharType="end"/>
      </w:r>
      <w:r w:rsidR="009020DB" w:rsidRPr="00CE67C5">
        <w:rPr>
          <w:rFonts w:eastAsia="Times New Roman" w:cs="Arial"/>
          <w:snapToGrid w:val="0"/>
          <w:lang w:eastAsia="cs-CZ"/>
        </w:rPr>
        <w:t>@</w:t>
      </w:r>
      <w:r w:rsidR="009020DB" w:rsidRPr="00CE67C5">
        <w:rPr>
          <w:rFonts w:eastAsia="Times New Roman" w:cs="Arial"/>
          <w:snapToGrid w:val="0"/>
          <w:lang w:eastAsia="cs-CZ"/>
        </w:rPr>
        <w:fldChar w:fldCharType="begin">
          <w:ffData>
            <w:name w:val="Text23"/>
            <w:enabled/>
            <w:calcOnExit w:val="0"/>
            <w:textInput/>
          </w:ffData>
        </w:fldChar>
      </w:r>
      <w:r w:rsidR="009020DB" w:rsidRPr="00CE67C5">
        <w:rPr>
          <w:rFonts w:eastAsia="Times New Roman" w:cs="Arial"/>
          <w:snapToGrid w:val="0"/>
          <w:lang w:eastAsia="cs-CZ"/>
        </w:rPr>
        <w:instrText xml:space="preserve"> FORMTEXT </w:instrText>
      </w:r>
      <w:r w:rsidR="009020DB" w:rsidRPr="00CE67C5">
        <w:rPr>
          <w:rFonts w:eastAsia="Times New Roman" w:cs="Arial"/>
          <w:snapToGrid w:val="0"/>
          <w:lang w:eastAsia="cs-CZ"/>
        </w:rPr>
      </w:r>
      <w:r w:rsidR="009020DB" w:rsidRPr="00CE67C5">
        <w:rPr>
          <w:rFonts w:eastAsia="Times New Roman" w:cs="Arial"/>
          <w:snapToGrid w:val="0"/>
          <w:lang w:eastAsia="cs-CZ"/>
        </w:rPr>
        <w:fldChar w:fldCharType="separate"/>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9020DB">
        <w:rPr>
          <w:rFonts w:eastAsia="Times New Roman" w:cs="Arial"/>
          <w:snapToGrid w:val="0"/>
          <w:lang w:eastAsia="cs-CZ"/>
        </w:rPr>
        <w:t> </w:t>
      </w:r>
      <w:r w:rsidR="009020DB" w:rsidRPr="00CE67C5">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D07611">
      <w:pPr>
        <w:pStyle w:val="Text1-1"/>
      </w:pPr>
      <w:r w:rsidRPr="00657A25">
        <w:t>Výzva k podání nabídky na realizaci veřejné zakázky „</w:t>
      </w:r>
      <w:r w:rsidR="003A5AD9" w:rsidRPr="003A5AD9">
        <w:t>Provádění revizí elektrických zařízení OŘ HK 2020 (SEE, SPS, SMT)</w:t>
      </w:r>
      <w:r w:rsidRPr="00657A25">
        <w:t xml:space="preserve">“, </w:t>
      </w:r>
      <w:r w:rsidRPr="00D07611">
        <w:t xml:space="preserve">č. j.: </w:t>
      </w:r>
      <w:del w:id="0" w:author="Procházka Martin, DiS." w:date="2019-12-20T08:07:00Z">
        <w:r w:rsidRPr="00D07611" w:rsidDel="00D07611">
          <w:delText xml:space="preserve">     </w:delText>
        </w:r>
      </w:del>
      <w:ins w:id="1" w:author="Procházka Martin, DiS." w:date="2019-12-20T08:07:00Z">
        <w:r w:rsidR="00D07611" w:rsidRPr="00D07611">
          <w:t>45051/2019-SŽDC-OŘ HKR-SEE</w:t>
        </w:r>
        <w:r w:rsidR="00D07611">
          <w:t xml:space="preserve"> </w:t>
        </w:r>
      </w:ins>
      <w:del w:id="2" w:author="Procházka Martin, DiS." w:date="2019-12-20T08:07:00Z">
        <w:r w:rsidRPr="007D0186" w:rsidDel="00D07611">
          <w:rPr>
            <w:highlight w:val="cyan"/>
          </w:rPr>
          <w:delText>/201</w:delText>
        </w:r>
        <w:r w:rsidR="008B2FF7" w:rsidDel="00D07611">
          <w:rPr>
            <w:highlight w:val="cyan"/>
          </w:rPr>
          <w:delText>9</w:delText>
        </w:r>
        <w:r w:rsidRPr="007D0186" w:rsidDel="00D07611">
          <w:rPr>
            <w:highlight w:val="cyan"/>
          </w:rPr>
          <w:delText xml:space="preserve"> - SŽDC - OŘ HKR -</w:delText>
        </w:r>
        <w:r w:rsidDel="00D07611">
          <w:delText xml:space="preserve">   </w:delText>
        </w:r>
      </w:del>
      <w:r w:rsidR="008B2FF7">
        <w:t xml:space="preserve">ze </w:t>
      </w:r>
      <w:r>
        <w:t xml:space="preserve">dne </w:t>
      </w:r>
      <w:r w:rsidR="00D07611">
        <w:t>20. 12. 2019</w:t>
      </w:r>
      <w:bookmarkStart w:id="3" w:name="_GoBack"/>
      <w:bookmarkEnd w:id="3"/>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1E2E06" w:rsidP="001E2E06">
      <w:pPr>
        <w:pStyle w:val="Text1-1"/>
      </w:pPr>
      <w:r>
        <w:t>N</w:t>
      </w:r>
      <w:r w:rsidRPr="001E2E06">
        <w:t>orm</w:t>
      </w:r>
      <w:r>
        <w:t>y</w:t>
      </w:r>
      <w:r w:rsidRPr="001E2E06">
        <w:t xml:space="preserve"> ČSN 331500, ČSN/TNŽ 342090, TNŽ 342620</w:t>
      </w:r>
      <w:r>
        <w:t>, v</w:t>
      </w:r>
      <w:r w:rsidR="00F90850" w:rsidRPr="00F90850">
        <w:t>yhláška č. 177/1995 Sb., kterou se vydává stavební a technický řád drah, zákon č.</w:t>
      </w:r>
      <w:r>
        <w:t> </w:t>
      </w:r>
      <w:r w:rsidR="00F90850" w:rsidRPr="00F90850">
        <w:t>266/1994 Sb., vyhláška MD č.</w:t>
      </w:r>
      <w:r>
        <w:t> </w:t>
      </w:r>
      <w:r w:rsidR="00F90850" w:rsidRPr="00F90850">
        <w:t>100/1995 Sb.</w:t>
      </w:r>
      <w:r w:rsidR="00EF05B5" w:rsidRPr="00A02B1F">
        <w:t>,</w:t>
      </w:r>
      <w:r>
        <w:t xml:space="preserve"> technické normy TNŽ a další související předpisy a normy</w:t>
      </w:r>
      <w:r w:rsidR="00EF05B5" w:rsidRPr="00A02B1F">
        <w:t xml:space="preserve">, </w:t>
      </w:r>
      <w:r w:rsidR="00EF05B5"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F24489">
      <w:pPr>
        <w:pStyle w:val="Text1-1"/>
      </w:pPr>
      <w:r w:rsidRPr="00EF05B5">
        <w:rPr>
          <w:rFonts w:eastAsia="Times New Roman" w:cs="Arial"/>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w:t>
      </w:r>
      <w:r w:rsidR="00D27243">
        <w:rPr>
          <w:rFonts w:eastAsia="Times New Roman" w:cs="Arial"/>
          <w:snapToGrid w:val="0"/>
          <w:lang w:eastAsia="cs-CZ"/>
        </w:rPr>
        <w:t>ke Smlouvě o dílo</w:t>
      </w:r>
      <w:r w:rsidRPr="00EF05B5">
        <w:rPr>
          <w:rFonts w:eastAsia="Times New Roman" w:cs="Arial"/>
          <w:snapToGrid w:val="0"/>
          <w:lang w:eastAsia="cs-CZ"/>
        </w:rPr>
        <w:t>, zákony a</w:t>
      </w:r>
      <w:r w:rsidR="00D27243">
        <w:rPr>
          <w:rFonts w:eastAsia="Times New Roman" w:cs="Arial"/>
          <w:snapToGrid w:val="0"/>
          <w:lang w:eastAsia="cs-CZ"/>
        </w:rPr>
        <w:t> </w:t>
      </w:r>
      <w:r w:rsidRPr="00EF05B5">
        <w:rPr>
          <w:rFonts w:eastAsia="Times New Roman" w:cs="Arial"/>
          <w:snapToGrid w:val="0"/>
          <w:lang w:eastAsia="cs-CZ"/>
        </w:rPr>
        <w:t>vyhlášky týkající se ekologie, požární ochrany, bezpečnosti a ochrany zdraví při práci, předpis SŽDC Bp1, dokumentace a</w:t>
      </w:r>
      <w:r w:rsidR="008B2FF7">
        <w:rPr>
          <w:rFonts w:eastAsia="Times New Roman" w:cs="Arial"/>
          <w:snapToGrid w:val="0"/>
          <w:lang w:eastAsia="cs-CZ"/>
        </w:rPr>
        <w:t> </w:t>
      </w:r>
      <w:r w:rsidRPr="00EF05B5">
        <w:rPr>
          <w:rFonts w:eastAsia="Times New Roman" w:cs="Arial"/>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t>Název a předmět díla</w:t>
      </w:r>
    </w:p>
    <w:p w:rsidR="007D0186" w:rsidRPr="00324258" w:rsidRDefault="007D0186" w:rsidP="00C22608">
      <w:pPr>
        <w:pStyle w:val="Text1-1"/>
      </w:pPr>
      <w:r w:rsidRPr="00324258">
        <w:t xml:space="preserve">Název díla: </w:t>
      </w:r>
      <w:r w:rsidR="00C22608" w:rsidRPr="00C22608">
        <w:t>Provádění revizí elektrických zařízení OŘ HK 2020 (SEE, SPS, SMT)</w:t>
      </w:r>
      <w:r w:rsidR="000F089C">
        <w:t>.</w:t>
      </w:r>
    </w:p>
    <w:p w:rsidR="00557DDF" w:rsidRPr="006143A0" w:rsidRDefault="00D06BD0" w:rsidP="00C22608">
      <w:pPr>
        <w:pStyle w:val="Text1-1"/>
      </w:pPr>
      <w:r w:rsidRPr="00324258">
        <w:t xml:space="preserve">Předmětem díla je </w:t>
      </w:r>
      <w:r w:rsidR="00C22608" w:rsidRPr="00C22608">
        <w:t xml:space="preserve">provedení pravidelných revizí elektrických zařízení </w:t>
      </w:r>
      <w:r w:rsidR="00BD014F">
        <w:rPr>
          <w:noProof/>
        </w:rPr>
        <w:t>v obvodu Oblastního ředitelství Hradec Králové</w:t>
      </w:r>
      <w:r w:rsidR="00C22608" w:rsidRPr="00C22608">
        <w:t xml:space="preserve"> a zhotovení revizních zpráv</w:t>
      </w:r>
      <w:r w:rsidRPr="00233C72">
        <w:t xml:space="preserve">, </w:t>
      </w:r>
      <w:r>
        <w:t>přičemž konkrétně je </w:t>
      </w:r>
      <w:r w:rsidRPr="000D6FF4">
        <w:t>rozsah díla popsán v</w:t>
      </w:r>
      <w:r>
        <w:t> dokumentaci, jež byla zveřejněna jako součást Zadávací dokumentace. Z</w:t>
      </w:r>
      <w:r w:rsidRPr="00AA1FE3">
        <w:t xml:space="preserve">hotovitel </w:t>
      </w:r>
      <w:r>
        <w:t xml:space="preserve">se </w:t>
      </w:r>
      <w:r w:rsidRPr="00AA1FE3">
        <w:t>zavazuje provést dílo v souladu s</w:t>
      </w:r>
      <w:r>
        <w:t> </w:t>
      </w:r>
      <w:r w:rsidRPr="00AA1FE3">
        <w:t>podmínkami stanovenými to</w:t>
      </w:r>
      <w:r>
        <w:t>uto smlouvou o </w:t>
      </w:r>
      <w:r w:rsidRPr="00AA1FE3">
        <w:t>dílo</w:t>
      </w:r>
      <w:r>
        <w:t xml:space="preserve">, </w:t>
      </w:r>
      <w:r w:rsidRPr="000D6FF4">
        <w:t>Výzvou, Zadávací dokumentací, Nabídkou zhotovitele a ostatními výše uvedenými dokumenty</w:t>
      </w:r>
      <w:r>
        <w:t>.</w:t>
      </w:r>
    </w:p>
    <w:p w:rsidR="00557DDF" w:rsidRPr="00456B88" w:rsidRDefault="00F90850" w:rsidP="00F90850">
      <w:pPr>
        <w:pStyle w:val="Text1-1"/>
      </w:pPr>
      <w:r w:rsidRPr="00F90850">
        <w:t>Místem plnění na základě této smlouvy o dílo je obvod OŘ Hradec Králové</w:t>
      </w:r>
    </w:p>
    <w:p w:rsidR="00557DDF" w:rsidRPr="00557DDF" w:rsidRDefault="00557DDF" w:rsidP="00557DDF">
      <w:pPr>
        <w:pStyle w:val="Text1-1"/>
      </w:pPr>
      <w:r w:rsidRPr="00557DDF">
        <w:t>Zhotovitel se zavazuje</w:t>
      </w:r>
      <w:r w:rsidR="00F90850">
        <w:t xml:space="preserve"> provést výše uvedené dílo</w:t>
      </w:r>
      <w:r w:rsidRPr="00557DDF">
        <w:t xml:space="preserve">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 xml:space="preserve">Práce na realizaci díla budou zahájeny ke dni účinnosti této smlouvy. Ukončení prací na realizaci díla a předání díla objednateli proběhne nejpozději v den ukončení díla dle čl. 4.1 této smlouvy, což bude dokumentovat předávací protokol. </w:t>
      </w:r>
      <w:r w:rsidR="002218EA">
        <w:t xml:space="preserve">Konkrétní termíny platnosti revizí </w:t>
      </w:r>
      <w:r w:rsidR="00A0183F">
        <w:t>v</w:t>
      </w:r>
      <w:r w:rsidR="002218EA">
        <w:t xml:space="preserve"> jednotlivých objektech jsou uvedeny v příloze č. 2 </w:t>
      </w:r>
      <w:proofErr w:type="gramStart"/>
      <w:r w:rsidR="00FD0E5F">
        <w:t>této</w:t>
      </w:r>
      <w:proofErr w:type="gramEnd"/>
      <w:r w:rsidR="00FD0E5F">
        <w:t xml:space="preserve"> smlouvy – </w:t>
      </w:r>
      <w:r w:rsidR="00A0183F" w:rsidRPr="00FC728A">
        <w:t xml:space="preserve">Seznam </w:t>
      </w:r>
      <w:r w:rsidR="00A0183F" w:rsidRPr="006143A0">
        <w:t>revizí</w:t>
      </w:r>
      <w:r w:rsidR="002218EA">
        <w:t xml:space="preserve">. </w:t>
      </w:r>
      <w:r w:rsidRPr="00624262">
        <w:t>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F90850">
      <w:pPr>
        <w:pStyle w:val="Text1-1"/>
      </w:pPr>
      <w:r w:rsidRPr="00624262">
        <w:lastRenderedPageBreak/>
        <w:t>O předání a převzetí díla bude pořízen protokol ve dvou vyhotoveních, z nichž jedno obdrží objednatel a jedno zhotovitel, podepsaný bude za objednatele díla i za zhotovitele díla kontaktními osobami ve věcech technických.</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C11E78" w:rsidRDefault="00C11E78" w:rsidP="00C11E78">
      <w:pPr>
        <w:pStyle w:val="Text1-1"/>
        <w:numPr>
          <w:ilvl w:val="0"/>
          <w:numId w:val="0"/>
        </w:numPr>
        <w:ind w:firstLine="709"/>
      </w:pPr>
      <w:r>
        <w:t>zahájení:</w:t>
      </w:r>
      <w:r>
        <w:tab/>
        <w:t>dnem účinnosti smlouvy</w:t>
      </w:r>
      <w:r>
        <w:tab/>
      </w:r>
      <w:r>
        <w:tab/>
      </w:r>
      <w:r>
        <w:tab/>
      </w:r>
    </w:p>
    <w:p w:rsidR="00C11E78" w:rsidRDefault="00C11E78" w:rsidP="00C11E78">
      <w:pPr>
        <w:pStyle w:val="Text1-1"/>
        <w:numPr>
          <w:ilvl w:val="0"/>
          <w:numId w:val="0"/>
        </w:numPr>
        <w:ind w:firstLine="709"/>
      </w:pPr>
      <w:r>
        <w:t>ukončení:</w:t>
      </w:r>
      <w:r>
        <w:tab/>
        <w:t xml:space="preserve">do </w:t>
      </w:r>
      <w:r w:rsidR="00F90850">
        <w:t>3</w:t>
      </w:r>
      <w:r w:rsidR="00C22608">
        <w:t>0</w:t>
      </w:r>
      <w:r w:rsidR="00F90850">
        <w:t>. 1</w:t>
      </w:r>
      <w:r w:rsidR="00C22608">
        <w:t>1</w:t>
      </w:r>
      <w:r w:rsidR="00F90850">
        <w:t>. 20</w:t>
      </w:r>
      <w:r w:rsidR="001F1999">
        <w:t>2</w:t>
      </w:r>
      <w:r w:rsidR="00C22608">
        <w:t>0</w:t>
      </w:r>
    </w:p>
    <w:p w:rsidR="00F24489" w:rsidRDefault="00D84FB3" w:rsidP="00214C3E">
      <w:pPr>
        <w:pStyle w:val="Nadpis1-1"/>
      </w:pPr>
      <w:r>
        <w:t>CENA ZA DÍLO</w:t>
      </w:r>
    </w:p>
    <w:p w:rsidR="00D84FB3" w:rsidRPr="00092818" w:rsidRDefault="00D84FB3" w:rsidP="00D84FB3">
      <w:pPr>
        <w:pStyle w:val="Text1-1"/>
      </w:pPr>
      <w:r w:rsidRPr="00834E82">
        <w:t xml:space="preserve">Cena za zhotovení díla byla stanovena na základě </w:t>
      </w:r>
      <w:r w:rsidR="00E24B3C">
        <w:t>výběrového</w:t>
      </w:r>
      <w:r w:rsidR="00E24B3C" w:rsidRPr="00834E82">
        <w:t xml:space="preserve"> </w:t>
      </w:r>
      <w:r w:rsidRPr="00834E82">
        <w:t>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6366E4" w:rsidRDefault="00D84FB3" w:rsidP="00D84FB3">
      <w:pPr>
        <w:tabs>
          <w:tab w:val="left" w:pos="1418"/>
          <w:tab w:val="left" w:pos="4253"/>
        </w:tabs>
        <w:spacing w:before="240" w:line="247" w:lineRule="auto"/>
        <w:ind w:right="-1"/>
        <w:jc w:val="both"/>
        <w:rPr>
          <w:rFonts w:cs="Arial"/>
        </w:rPr>
      </w:pPr>
      <w:r w:rsidRPr="006366E4">
        <w:rPr>
          <w:rFonts w:cs="Arial"/>
        </w:rPr>
        <w:tab/>
        <w:t xml:space="preserve">slovy:         </w:t>
      </w:r>
      <w:r w:rsidRPr="00E24B3C">
        <w:t>"</w:t>
      </w:r>
      <w:r w:rsidRPr="001974D6">
        <w:rPr>
          <w:rStyle w:val="Tun"/>
        </w:rPr>
        <w:t>[</w:t>
      </w:r>
      <w:r w:rsidRPr="00D27243">
        <w:rPr>
          <w:rStyle w:val="Tun"/>
          <w:highlight w:val="yellow"/>
        </w:rPr>
        <w:t>VLOŽÍ ZHOTOVITEL</w:t>
      </w:r>
      <w:r w:rsidRPr="00D27243">
        <w:rPr>
          <w:rStyle w:val="Tun"/>
        </w:rPr>
        <w:t>]</w:t>
      </w:r>
      <w:r w:rsidRPr="00E24B3C">
        <w:t>"</w:t>
      </w:r>
      <w:r w:rsidRPr="006366E4">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F90850" w:rsidP="00F90850">
      <w:pPr>
        <w:pStyle w:val="Text1-1"/>
      </w:pPr>
      <w:r>
        <w:t xml:space="preserve">Zhotovitel nesmí </w:t>
      </w:r>
      <w:r w:rsidR="006C7460" w:rsidRPr="006C7460">
        <w:t>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lastRenderedPageBreak/>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w:t>
      </w:r>
    </w:p>
    <w:p w:rsidR="006C7460" w:rsidRDefault="006366E4" w:rsidP="00FC728A">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 obvodu dráhy, kontrolu, zda tyto osoby nejsou pod vlivem alkoholu nebo návykové látky.</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Pr="00092818" w:rsidRDefault="006C7460" w:rsidP="00F9085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7A7344" w:rsidRDefault="00D232F4" w:rsidP="00214C3E">
      <w:pPr>
        <w:pStyle w:val="Nadpis1-1"/>
      </w:pPr>
      <w:r>
        <w:t>ZÁRUKA ZA DÍLO</w:t>
      </w:r>
    </w:p>
    <w:p w:rsidR="00A50C2E" w:rsidRDefault="00FC728A" w:rsidP="00FC728A">
      <w:pPr>
        <w:pStyle w:val="Text1-1"/>
      </w:pPr>
      <w:r w:rsidRPr="00FC728A">
        <w:t xml:space="preserve">V případě vad díla budou smluvní strany postupovat dle obecných právních předpisů a Obchodních podmínek </w:t>
      </w:r>
      <w:r w:rsidR="00E24B3C">
        <w:rPr>
          <w:rFonts w:eastAsia="Times New Roman" w:cs="Arial"/>
          <w:snapToGrid w:val="0"/>
          <w:lang w:eastAsia="cs-CZ"/>
        </w:rPr>
        <w:t>ke Smlouvě o dílo</w:t>
      </w:r>
      <w:r w:rsidRPr="00FC728A">
        <w:t>. Zhotovitel též odpovídá za skryté vady díla</w:t>
      </w:r>
      <w:r w:rsidR="00A50C2E">
        <w:t>.</w:t>
      </w:r>
    </w:p>
    <w:p w:rsidR="007A7344" w:rsidRPr="007A7344" w:rsidRDefault="00FC728A" w:rsidP="00FC728A">
      <w:pPr>
        <w:pStyle w:val="Text1-1"/>
      </w:pPr>
      <w:r w:rsidRPr="00FC728A">
        <w:rPr>
          <w:spacing w:val="2"/>
        </w:rPr>
        <w:t>V případě, že objednateli vznikne na jeho majetku v souvislosti s výskytem vad na zhotoveném díle následná škoda, odpovídá zhotovitel objednateli i za tuto škodu</w:t>
      </w:r>
      <w:r w:rsidR="00D232F4">
        <w:t>.</w:t>
      </w:r>
    </w:p>
    <w:p w:rsidR="00F24489" w:rsidRDefault="00C63B8E" w:rsidP="00214C3E">
      <w:pPr>
        <w:pStyle w:val="Nadpis1-1"/>
      </w:pPr>
      <w:r>
        <w:lastRenderedPageBreak/>
        <w:t>PLATEBNÍ PODMÍNKY</w:t>
      </w:r>
    </w:p>
    <w:p w:rsidR="00C63B8E" w:rsidRPr="00C63B8E" w:rsidRDefault="00C63B8E" w:rsidP="00214C3E">
      <w:pPr>
        <w:pStyle w:val="Text1-1"/>
      </w:pPr>
      <w:r w:rsidRPr="00C63B8E">
        <w:rPr>
          <w:rFonts w:eastAsia="Times New Roman" w:cs="Arial"/>
          <w:snapToGrid w:val="0"/>
          <w:lang w:eastAsia="cs-CZ"/>
        </w:rPr>
        <w:t xml:space="preserve">Zaplacení smluvní ceny díla dle čl. </w:t>
      </w:r>
      <w:proofErr w:type="gramStart"/>
      <w:r w:rsidRPr="00C63B8E">
        <w:rPr>
          <w:rFonts w:eastAsia="Times New Roman" w:cs="Arial"/>
          <w:snapToGrid w:val="0"/>
          <w:lang w:eastAsia="cs-CZ"/>
        </w:rPr>
        <w:t>5.1. této</w:t>
      </w:r>
      <w:proofErr w:type="gramEnd"/>
      <w:r w:rsidRPr="00C63B8E">
        <w:rPr>
          <w:rFonts w:eastAsia="Times New Roman" w:cs="Arial"/>
          <w:snapToGrid w:val="0"/>
          <w:lang w:eastAsia="cs-CZ"/>
        </w:rPr>
        <w:t xml:space="preserve"> smlouvy provede objednatel úhradou faktury podle dále uvedených podmínek a v souladu se zákonem č. 235/2004 Sb., o</w:t>
      </w:r>
      <w:r w:rsidR="008B2FF7">
        <w:rPr>
          <w:rFonts w:eastAsia="Times New Roman" w:cs="Arial"/>
          <w:snapToGrid w:val="0"/>
          <w:lang w:eastAsia="cs-CZ"/>
        </w:rPr>
        <w:t> </w:t>
      </w:r>
      <w:r w:rsidRPr="00C63B8E">
        <w:rPr>
          <w:rFonts w:eastAsia="Times New Roman" w:cs="Arial"/>
          <w:snapToGrid w:val="0"/>
          <w:lang w:eastAsia="cs-CZ"/>
        </w:rPr>
        <w:t xml:space="preserve">dani z přidané hodnoty, ve znění pozdějších předpisů </w:t>
      </w:r>
      <w:r w:rsidRPr="00C63B8E">
        <w:rPr>
          <w:rFonts w:eastAsia="Times New Roman" w:cs="Arial"/>
          <w:bCs/>
          <w:snapToGrid w:val="0"/>
          <w:lang w:eastAsia="cs-CZ"/>
        </w:rPr>
        <w:t>(dále jen „ZDPH“)</w:t>
      </w:r>
      <w:r w:rsidRPr="00C63B8E">
        <w:rPr>
          <w:rFonts w:eastAsia="Times New Roman" w:cs="Arial"/>
          <w:snapToGrid w:val="0"/>
          <w:lang w:eastAsia="cs-CZ"/>
        </w:rPr>
        <w:t xml:space="preserve">. V případě, že faktura nebude mít všechny náležitosti uvedené v této smlouvě a Obchodních podmínkách </w:t>
      </w:r>
      <w:r w:rsidR="00E24B3C">
        <w:rPr>
          <w:rFonts w:eastAsia="Times New Roman" w:cs="Arial"/>
          <w:snapToGrid w:val="0"/>
          <w:lang w:eastAsia="cs-CZ"/>
        </w:rPr>
        <w:t>ke Smlouvě o dílo</w:t>
      </w:r>
      <w:r w:rsidRPr="00C63B8E">
        <w:rPr>
          <w:rFonts w:eastAsia="Times New Roman" w:cs="Arial"/>
          <w:snapToGrid w:val="0"/>
          <w:lang w:eastAsia="cs-CZ"/>
        </w:rPr>
        <w:t>, je objednatel oprávněn fakturu vrátit zhotoviteli a nevzniká prodlení s placením. Zhotovitel je povinen v takovém případě vystavit novou fakturu a doručit ji objednateli na jeho kontaktní adresu</w:t>
      </w:r>
      <w:r>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Pr="00C63B8E">
        <w:rPr>
          <w:rFonts w:cs="Arial"/>
        </w:rPr>
        <w:t>Správa železniční dopravní cesty,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B959FE" w:rsidRDefault="00C63B8E" w:rsidP="00C63B8E">
      <w:pPr>
        <w:pStyle w:val="Text1-1"/>
      </w:pPr>
      <w:r w:rsidRPr="00B959FE">
        <w:t>Kontaktní adresa pro zasílání faktur je uvedena v článku 1. této smlouvy.</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t>SMLUVNÍ POKUTY a SANKCE</w:t>
      </w:r>
    </w:p>
    <w:p w:rsidR="007B3F34" w:rsidRDefault="006366E4" w:rsidP="00FC728A">
      <w:pPr>
        <w:pStyle w:val="Text1-1"/>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 xml:space="preserve">s podmínkami dle této smlouvy je objednatel oprávněn požadovat po zhotoviteli </w:t>
      </w:r>
      <w:r>
        <w:t>smluvní pokutu. Jednotlivé smluvní pokuty a podmínky placení smluvních pokut jsou uvedeny v části 20 Obchodních podmínek ke Smlouvě o dílo</w:t>
      </w:r>
      <w:r w:rsidRPr="00B959FE">
        <w:t>.</w:t>
      </w:r>
    </w:p>
    <w:p w:rsidR="006B0B34" w:rsidRPr="00BB2307" w:rsidRDefault="006B0B34" w:rsidP="007B3F34">
      <w:pPr>
        <w:pStyle w:val="Text1-1"/>
        <w:rPr>
          <w:rFonts w:ascii="Arial" w:hAnsi="Arial" w:cs="Arial"/>
          <w:szCs w:val="22"/>
        </w:rPr>
      </w:pPr>
      <w:r w:rsidRPr="001B3BE5">
        <w:t>Smluvní pokutu se povinná smluvní strana zavazuje zaplatit do 30 dnů ode dne, kdy jí bude doručena písemná výzva druhé smluvní strany.</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r w:rsidR="00E24B3C">
        <w:t>, a to formou číslovaných dodatků</w:t>
      </w:r>
      <w:r w:rsidRPr="00971DFA">
        <w:t>.</w:t>
      </w:r>
    </w:p>
    <w:p w:rsidR="00971DFA" w:rsidRDefault="00971DFA" w:rsidP="00971DFA">
      <w:pPr>
        <w:pStyle w:val="Text1-1"/>
      </w:pPr>
      <w:r w:rsidRPr="00971DFA">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w:t>
      </w:r>
      <w:r w:rsidRPr="00971DFA">
        <w:lastRenderedPageBreak/>
        <w:t>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w:t>
      </w:r>
      <w:r w:rsidR="00E24B3C">
        <w:rPr>
          <w:rFonts w:eastAsia="Times New Roman" w:cs="Arial"/>
          <w:snapToGrid w:val="0"/>
          <w:lang w:eastAsia="cs-CZ"/>
        </w:rPr>
        <w:t>ke Smlouvě o dílo, zákona č. 89/2012 Sb., občanský zákoník, a</w:t>
      </w:r>
      <w:r w:rsidR="008F3FFD">
        <w:t xml:space="preserve"> dalších</w:t>
      </w:r>
      <w:r w:rsidRPr="00E87509">
        <w:t xml:space="preserve"> obecně závazn</w:t>
      </w:r>
      <w:r w:rsidR="008F3FFD">
        <w:t>ých</w:t>
      </w:r>
      <w:r w:rsidRPr="00E87509">
        <w:t xml:space="preserve"> právní</w:t>
      </w:r>
      <w:r w:rsidR="008F3FFD">
        <w:t>ch</w:t>
      </w:r>
      <w:r w:rsidRPr="00E87509">
        <w:t xml:space="preserve"> předpis</w:t>
      </w:r>
      <w:r w:rsidR="008F3FFD">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5B5ACA" w:rsidRPr="00E87509" w:rsidRDefault="00E87509" w:rsidP="00FC728A">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P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lastRenderedPageBreak/>
        <w:t>Součást Smlouvy tvoří tyto přílohy:</w:t>
      </w:r>
    </w:p>
    <w:p w:rsidR="00517326" w:rsidRDefault="00517326" w:rsidP="00FC728A">
      <w:pPr>
        <w:pStyle w:val="Textbezodsazen"/>
        <w:spacing w:after="0"/>
        <w:ind w:left="728"/>
      </w:pPr>
      <w:r>
        <w:t>Příloha č. 1:</w:t>
      </w:r>
      <w:r>
        <w:tab/>
        <w:t xml:space="preserve">Obchodní podmínky </w:t>
      </w:r>
      <w:r w:rsidR="008F3FFD">
        <w:rPr>
          <w:rFonts w:eastAsia="Times New Roman" w:cs="Arial"/>
          <w:snapToGrid w:val="0"/>
          <w:lang w:eastAsia="cs-CZ"/>
        </w:rPr>
        <w:t>ke Smlouvě o dílo</w:t>
      </w:r>
    </w:p>
    <w:p w:rsidR="00FC728A" w:rsidRDefault="00FC728A" w:rsidP="00FC728A">
      <w:pPr>
        <w:pStyle w:val="Textbezodsazen"/>
        <w:spacing w:after="0"/>
        <w:ind w:left="728"/>
      </w:pPr>
      <w:r>
        <w:t>Přílohy č. 2 :</w:t>
      </w:r>
      <w:r>
        <w:tab/>
      </w:r>
      <w:r w:rsidRPr="00FC728A">
        <w:t xml:space="preserve">Seznam </w:t>
      </w:r>
      <w:r w:rsidR="006143A0" w:rsidRPr="006143A0">
        <w:t>revizí</w:t>
      </w:r>
    </w:p>
    <w:p w:rsidR="00517326" w:rsidRDefault="00517326" w:rsidP="009F0867">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C84A44" w:rsidP="00C84A44">
      <w:pPr>
        <w:spacing w:after="0"/>
        <w:jc w:val="both"/>
        <w:rPr>
          <w:rFonts w:ascii="Verdana" w:eastAsia="Verdana" w:hAnsi="Verdana" w:cs="Times New Roman"/>
        </w:rPr>
      </w:pPr>
      <w:r w:rsidRPr="00406CE9">
        <w:rPr>
          <w:rFonts w:ascii="Verdana" w:eastAsia="Verdana" w:hAnsi="Verdana" w:cs="Times New Roman"/>
        </w:rPr>
        <w:t>Správa železniční dopravní cesty,</w:t>
      </w:r>
      <w:r w:rsidRPr="00C84A44">
        <w:rPr>
          <w:rFonts w:ascii="Verdana" w:eastAsia="Verdana" w:hAnsi="Verdana" w:cs="Times New Roman"/>
        </w:rPr>
        <w:t xml:space="preserve"> </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společnost</w:t>
      </w:r>
    </w:p>
    <w:p w:rsidR="00C84A44" w:rsidRDefault="00C84A44" w:rsidP="00406CE9">
      <w:pPr>
        <w:spacing w:after="0"/>
        <w:jc w:val="both"/>
        <w:rPr>
          <w:rFonts w:ascii="Verdana" w:eastAsia="Verdana" w:hAnsi="Verdana" w:cs="Times New Roman"/>
        </w:rPr>
      </w:pPr>
      <w:r w:rsidRPr="00406CE9">
        <w:rPr>
          <w:rFonts w:ascii="Verdana" w:eastAsia="Verdana" w:hAnsi="Verdana" w:cs="Times New Roman"/>
        </w:rPr>
        <w:t>státní organizace</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Hradec Králové</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sidP="00140101">
      <w:r>
        <w:br w:type="page"/>
      </w:r>
      <w:r>
        <w:lastRenderedPageBreak/>
        <w:t>Příloha č. 1</w:t>
      </w:r>
    </w:p>
    <w:p w:rsidR="00E463D2" w:rsidRPr="00E463D2" w:rsidRDefault="00E463D2" w:rsidP="00E463D2">
      <w:pPr>
        <w:pStyle w:val="Nadpisbezsl1-2"/>
      </w:pPr>
      <w:r w:rsidRPr="00E463D2">
        <w:t>Obchodní podmínky</w:t>
      </w:r>
      <w:r w:rsidR="005B5ACA">
        <w:t xml:space="preserve"> </w:t>
      </w:r>
      <w:r w:rsidR="008F3FFD">
        <w:rPr>
          <w:rFonts w:eastAsia="Times New Roman" w:cs="Arial"/>
          <w:snapToGrid w:val="0"/>
          <w:lang w:eastAsia="cs-CZ"/>
        </w:rPr>
        <w:t>ke Smlouvě o dílo</w:t>
      </w:r>
    </w:p>
    <w:p w:rsidR="00F335B2" w:rsidRPr="00F97DBD" w:rsidRDefault="00F335B2" w:rsidP="00F335B2">
      <w:pPr>
        <w:pStyle w:val="Textbezodsazen"/>
        <w:rPr>
          <w:b/>
          <w:bCs/>
        </w:rPr>
      </w:pPr>
      <w:r w:rsidRPr="00CA734E">
        <w:t xml:space="preserve">Obchodní podmínky </w:t>
      </w:r>
      <w:r w:rsidR="008F3FFD">
        <w:rPr>
          <w:rFonts w:eastAsia="Times New Roman" w:cs="Arial"/>
          <w:snapToGrid w:val="0"/>
          <w:lang w:eastAsia="cs-CZ"/>
        </w:rPr>
        <w:t>ke Smlouvě o dílo</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F335B2" w:rsidRPr="00F97DBD" w:rsidSect="00177DD4">
      <w:headerReference w:type="default" r:id="rId12"/>
      <w:footerReference w:type="default" r:id="rId13"/>
      <w:pgSz w:w="11906" w:h="16838" w:code="9"/>
      <w:pgMar w:top="1049" w:right="1134" w:bottom="1474" w:left="1418" w:header="595" w:footer="624" w:gutter="6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816" w:rsidRDefault="007A5816" w:rsidP="00962258">
      <w:pPr>
        <w:spacing w:after="0" w:line="240" w:lineRule="auto"/>
      </w:pPr>
      <w:r>
        <w:separator/>
      </w:r>
    </w:p>
  </w:endnote>
  <w:endnote w:type="continuationSeparator" w:id="0">
    <w:p w:rsidR="007A5816" w:rsidRDefault="007A58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177DD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7611">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NUMPAGES   \* MERGEFORMAT </w:instrText>
          </w:r>
          <w:r>
            <w:rPr>
              <w:b/>
              <w:color w:val="FF5200" w:themeColor="accent2"/>
              <w:sz w:val="14"/>
              <w:szCs w:val="14"/>
            </w:rPr>
            <w:fldChar w:fldCharType="separate"/>
          </w:r>
          <w:r w:rsidR="00D07611">
            <w:rPr>
              <w:b/>
              <w:noProof/>
              <w:color w:val="FF5200" w:themeColor="accent2"/>
              <w:sz w:val="14"/>
              <w:szCs w:val="14"/>
            </w:rPr>
            <w:t>8</w:t>
          </w:r>
          <w:r>
            <w:rPr>
              <w:b/>
              <w:color w:val="FF5200" w:themeColor="accent2"/>
              <w:sz w:val="14"/>
              <w:szCs w:val="14"/>
            </w:rPr>
            <w:fldChar w:fldCharType="end"/>
          </w: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Pr="00177DD4" w:rsidRDefault="00177DD4" w:rsidP="00D203D1">
          <w:pPr>
            <w:pStyle w:val="Zpat0"/>
            <w:rPr>
              <w:sz w:val="14"/>
            </w:rPr>
          </w:pPr>
          <w:r w:rsidRPr="00177DD4">
            <w:rPr>
              <w:sz w:val="14"/>
            </w:rPr>
            <w:t>Služby</w:t>
          </w:r>
        </w:p>
        <w:p w:rsidR="00177DD4" w:rsidRDefault="001F1999" w:rsidP="00D203D1">
          <w:pPr>
            <w:pStyle w:val="Zpat0"/>
          </w:pPr>
          <w:r w:rsidRPr="001F1999">
            <w:rPr>
              <w:sz w:val="14"/>
            </w:rPr>
            <w:t>Elektrické revize sdělovacího a zabezpečovacího zařízení v obvodu OŘ HKR 2020-2021</w:t>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816" w:rsidRDefault="007A5816" w:rsidP="00962258">
      <w:pPr>
        <w:spacing w:after="0" w:line="240" w:lineRule="auto"/>
      </w:pPr>
      <w:r>
        <w:separator/>
      </w:r>
    </w:p>
  </w:footnote>
  <w:footnote w:type="continuationSeparator" w:id="0">
    <w:p w:rsidR="007A5816" w:rsidRDefault="007A581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C7FCB89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7932"/>
    <w:rsid w:val="00017F3C"/>
    <w:rsid w:val="0002749F"/>
    <w:rsid w:val="00041EC8"/>
    <w:rsid w:val="000424D3"/>
    <w:rsid w:val="00056BB3"/>
    <w:rsid w:val="0006588D"/>
    <w:rsid w:val="00067A5E"/>
    <w:rsid w:val="000719BB"/>
    <w:rsid w:val="00072A65"/>
    <w:rsid w:val="00072C1E"/>
    <w:rsid w:val="000B4EB8"/>
    <w:rsid w:val="000C41F2"/>
    <w:rsid w:val="000D22C4"/>
    <w:rsid w:val="000D27D1"/>
    <w:rsid w:val="000E1A7F"/>
    <w:rsid w:val="000E5CA0"/>
    <w:rsid w:val="000F089C"/>
    <w:rsid w:val="00112864"/>
    <w:rsid w:val="00114472"/>
    <w:rsid w:val="00114988"/>
    <w:rsid w:val="00115069"/>
    <w:rsid w:val="001150F2"/>
    <w:rsid w:val="001337BD"/>
    <w:rsid w:val="00140101"/>
    <w:rsid w:val="00143EC0"/>
    <w:rsid w:val="001656A2"/>
    <w:rsid w:val="00165977"/>
    <w:rsid w:val="00170EC5"/>
    <w:rsid w:val="001747C1"/>
    <w:rsid w:val="00177D6B"/>
    <w:rsid w:val="00177DD4"/>
    <w:rsid w:val="00180F19"/>
    <w:rsid w:val="00190D21"/>
    <w:rsid w:val="001913F8"/>
    <w:rsid w:val="00191F90"/>
    <w:rsid w:val="001974D6"/>
    <w:rsid w:val="001A5A27"/>
    <w:rsid w:val="001B4E74"/>
    <w:rsid w:val="001C2A3F"/>
    <w:rsid w:val="001C645F"/>
    <w:rsid w:val="001E2E06"/>
    <w:rsid w:val="001E678E"/>
    <w:rsid w:val="001F0BA7"/>
    <w:rsid w:val="001F1999"/>
    <w:rsid w:val="001F458E"/>
    <w:rsid w:val="002038D5"/>
    <w:rsid w:val="002071BB"/>
    <w:rsid w:val="00207DF5"/>
    <w:rsid w:val="00214C3E"/>
    <w:rsid w:val="002218EA"/>
    <w:rsid w:val="00240B81"/>
    <w:rsid w:val="00247D01"/>
    <w:rsid w:val="00261A5B"/>
    <w:rsid w:val="00262E5B"/>
    <w:rsid w:val="00263E6F"/>
    <w:rsid w:val="00264635"/>
    <w:rsid w:val="00276AFE"/>
    <w:rsid w:val="00284BB8"/>
    <w:rsid w:val="002A3B57"/>
    <w:rsid w:val="002A5468"/>
    <w:rsid w:val="002C31BF"/>
    <w:rsid w:val="002C7A28"/>
    <w:rsid w:val="002D7FD6"/>
    <w:rsid w:val="002E0CD7"/>
    <w:rsid w:val="002E0CFB"/>
    <w:rsid w:val="002E5C7B"/>
    <w:rsid w:val="002F273D"/>
    <w:rsid w:val="002F4333"/>
    <w:rsid w:val="003245A3"/>
    <w:rsid w:val="00327EEF"/>
    <w:rsid w:val="0033239F"/>
    <w:rsid w:val="0034274B"/>
    <w:rsid w:val="0034719F"/>
    <w:rsid w:val="00347D19"/>
    <w:rsid w:val="00350A35"/>
    <w:rsid w:val="003571D8"/>
    <w:rsid w:val="00357BC6"/>
    <w:rsid w:val="00361422"/>
    <w:rsid w:val="0037545D"/>
    <w:rsid w:val="00381EFC"/>
    <w:rsid w:val="0038723A"/>
    <w:rsid w:val="00392910"/>
    <w:rsid w:val="00392EB6"/>
    <w:rsid w:val="003956C6"/>
    <w:rsid w:val="003A197F"/>
    <w:rsid w:val="003A2DF0"/>
    <w:rsid w:val="003A5AD9"/>
    <w:rsid w:val="003C33F2"/>
    <w:rsid w:val="003C3608"/>
    <w:rsid w:val="003C3972"/>
    <w:rsid w:val="003D756E"/>
    <w:rsid w:val="003E420D"/>
    <w:rsid w:val="003E4C13"/>
    <w:rsid w:val="00406CE9"/>
    <w:rsid w:val="004078F3"/>
    <w:rsid w:val="004112D1"/>
    <w:rsid w:val="00427794"/>
    <w:rsid w:val="0045008F"/>
    <w:rsid w:val="00450F07"/>
    <w:rsid w:val="00453CD3"/>
    <w:rsid w:val="0046002F"/>
    <w:rsid w:val="00460660"/>
    <w:rsid w:val="00460C45"/>
    <w:rsid w:val="00464BA9"/>
    <w:rsid w:val="00482306"/>
    <w:rsid w:val="00483969"/>
    <w:rsid w:val="00485CE8"/>
    <w:rsid w:val="00486107"/>
    <w:rsid w:val="00491827"/>
    <w:rsid w:val="004A16E8"/>
    <w:rsid w:val="004A5646"/>
    <w:rsid w:val="004C4399"/>
    <w:rsid w:val="004C47D6"/>
    <w:rsid w:val="004C787C"/>
    <w:rsid w:val="004D09FB"/>
    <w:rsid w:val="004E7A1F"/>
    <w:rsid w:val="004F4B9B"/>
    <w:rsid w:val="00502690"/>
    <w:rsid w:val="0050666E"/>
    <w:rsid w:val="00511AB9"/>
    <w:rsid w:val="00517326"/>
    <w:rsid w:val="00523BB5"/>
    <w:rsid w:val="00523EA7"/>
    <w:rsid w:val="005406EB"/>
    <w:rsid w:val="00544797"/>
    <w:rsid w:val="00553375"/>
    <w:rsid w:val="00555884"/>
    <w:rsid w:val="00557DDF"/>
    <w:rsid w:val="005736B7"/>
    <w:rsid w:val="00575E5A"/>
    <w:rsid w:val="00580245"/>
    <w:rsid w:val="00592206"/>
    <w:rsid w:val="005A1F44"/>
    <w:rsid w:val="005A7642"/>
    <w:rsid w:val="005B5ACA"/>
    <w:rsid w:val="005D3C39"/>
    <w:rsid w:val="00601A8C"/>
    <w:rsid w:val="0061068E"/>
    <w:rsid w:val="006115D3"/>
    <w:rsid w:val="006143A0"/>
    <w:rsid w:val="00624262"/>
    <w:rsid w:val="006347E8"/>
    <w:rsid w:val="006366E4"/>
    <w:rsid w:val="0065610E"/>
    <w:rsid w:val="00657A25"/>
    <w:rsid w:val="00660AD3"/>
    <w:rsid w:val="006776B6"/>
    <w:rsid w:val="00693150"/>
    <w:rsid w:val="006A5570"/>
    <w:rsid w:val="006A689C"/>
    <w:rsid w:val="006B0B34"/>
    <w:rsid w:val="006B3D79"/>
    <w:rsid w:val="006B6FE4"/>
    <w:rsid w:val="006C0BB6"/>
    <w:rsid w:val="006C2343"/>
    <w:rsid w:val="006C4329"/>
    <w:rsid w:val="006C442A"/>
    <w:rsid w:val="006C490F"/>
    <w:rsid w:val="006C7460"/>
    <w:rsid w:val="006D3D66"/>
    <w:rsid w:val="006E0578"/>
    <w:rsid w:val="006E314D"/>
    <w:rsid w:val="00710723"/>
    <w:rsid w:val="007145F3"/>
    <w:rsid w:val="007162F4"/>
    <w:rsid w:val="00723ED1"/>
    <w:rsid w:val="00740AF5"/>
    <w:rsid w:val="00743525"/>
    <w:rsid w:val="00744076"/>
    <w:rsid w:val="007500EC"/>
    <w:rsid w:val="007541A2"/>
    <w:rsid w:val="00755818"/>
    <w:rsid w:val="007616C2"/>
    <w:rsid w:val="0076286B"/>
    <w:rsid w:val="00766846"/>
    <w:rsid w:val="0077673A"/>
    <w:rsid w:val="007846E1"/>
    <w:rsid w:val="007847D6"/>
    <w:rsid w:val="007A5172"/>
    <w:rsid w:val="007A5816"/>
    <w:rsid w:val="007A67A0"/>
    <w:rsid w:val="007A6E42"/>
    <w:rsid w:val="007A7344"/>
    <w:rsid w:val="007B3F34"/>
    <w:rsid w:val="007B570C"/>
    <w:rsid w:val="007D0186"/>
    <w:rsid w:val="007D26DD"/>
    <w:rsid w:val="007E3509"/>
    <w:rsid w:val="007E4A6E"/>
    <w:rsid w:val="007F56A7"/>
    <w:rsid w:val="00800851"/>
    <w:rsid w:val="00807DD0"/>
    <w:rsid w:val="00821D01"/>
    <w:rsid w:val="00826B7B"/>
    <w:rsid w:val="00840749"/>
    <w:rsid w:val="00846789"/>
    <w:rsid w:val="00866994"/>
    <w:rsid w:val="008A3568"/>
    <w:rsid w:val="008B075C"/>
    <w:rsid w:val="008B2FF7"/>
    <w:rsid w:val="008C50F3"/>
    <w:rsid w:val="008C7EFE"/>
    <w:rsid w:val="008D03B9"/>
    <w:rsid w:val="008D30C7"/>
    <w:rsid w:val="008D43AE"/>
    <w:rsid w:val="008E48A6"/>
    <w:rsid w:val="008F18D6"/>
    <w:rsid w:val="008F2C9B"/>
    <w:rsid w:val="008F3FFD"/>
    <w:rsid w:val="008F4040"/>
    <w:rsid w:val="008F797B"/>
    <w:rsid w:val="009020DB"/>
    <w:rsid w:val="00904780"/>
    <w:rsid w:val="0090635B"/>
    <w:rsid w:val="0091750B"/>
    <w:rsid w:val="00922385"/>
    <w:rsid w:val="009223DF"/>
    <w:rsid w:val="00930D47"/>
    <w:rsid w:val="00936091"/>
    <w:rsid w:val="00936CB8"/>
    <w:rsid w:val="00940D8A"/>
    <w:rsid w:val="00962258"/>
    <w:rsid w:val="009678B7"/>
    <w:rsid w:val="00971DFA"/>
    <w:rsid w:val="00992D9C"/>
    <w:rsid w:val="00996CB8"/>
    <w:rsid w:val="00997E96"/>
    <w:rsid w:val="009B0111"/>
    <w:rsid w:val="009B2E97"/>
    <w:rsid w:val="009B4201"/>
    <w:rsid w:val="009B5146"/>
    <w:rsid w:val="009B5934"/>
    <w:rsid w:val="009C418E"/>
    <w:rsid w:val="009C442C"/>
    <w:rsid w:val="009E07F4"/>
    <w:rsid w:val="009F0867"/>
    <w:rsid w:val="009F309B"/>
    <w:rsid w:val="009F392E"/>
    <w:rsid w:val="009F53C5"/>
    <w:rsid w:val="009F638B"/>
    <w:rsid w:val="00A0183F"/>
    <w:rsid w:val="00A0740E"/>
    <w:rsid w:val="00A21A01"/>
    <w:rsid w:val="00A50641"/>
    <w:rsid w:val="00A50C2E"/>
    <w:rsid w:val="00A530BF"/>
    <w:rsid w:val="00A6177B"/>
    <w:rsid w:val="00A66136"/>
    <w:rsid w:val="00A705E0"/>
    <w:rsid w:val="00A71189"/>
    <w:rsid w:val="00A7364A"/>
    <w:rsid w:val="00A74DCC"/>
    <w:rsid w:val="00A753ED"/>
    <w:rsid w:val="00A77512"/>
    <w:rsid w:val="00A94C2F"/>
    <w:rsid w:val="00A95D4C"/>
    <w:rsid w:val="00AA4CBB"/>
    <w:rsid w:val="00AA65FA"/>
    <w:rsid w:val="00AA7351"/>
    <w:rsid w:val="00AA7AB8"/>
    <w:rsid w:val="00AD056F"/>
    <w:rsid w:val="00AD0C7B"/>
    <w:rsid w:val="00AD5F1A"/>
    <w:rsid w:val="00AD6731"/>
    <w:rsid w:val="00B008D5"/>
    <w:rsid w:val="00B02F73"/>
    <w:rsid w:val="00B05B31"/>
    <w:rsid w:val="00B0619F"/>
    <w:rsid w:val="00B11AEA"/>
    <w:rsid w:val="00B13A26"/>
    <w:rsid w:val="00B13C07"/>
    <w:rsid w:val="00B15D0D"/>
    <w:rsid w:val="00B22106"/>
    <w:rsid w:val="00B2418D"/>
    <w:rsid w:val="00B42F40"/>
    <w:rsid w:val="00B5431A"/>
    <w:rsid w:val="00B548DC"/>
    <w:rsid w:val="00B75EE1"/>
    <w:rsid w:val="00B760A2"/>
    <w:rsid w:val="00B77481"/>
    <w:rsid w:val="00B8518B"/>
    <w:rsid w:val="00B86D4D"/>
    <w:rsid w:val="00B955DF"/>
    <w:rsid w:val="00B97CC3"/>
    <w:rsid w:val="00BB2307"/>
    <w:rsid w:val="00BC06C4"/>
    <w:rsid w:val="00BD014F"/>
    <w:rsid w:val="00BD7E91"/>
    <w:rsid w:val="00BD7F0D"/>
    <w:rsid w:val="00C01325"/>
    <w:rsid w:val="00C02D0A"/>
    <w:rsid w:val="00C03A6E"/>
    <w:rsid w:val="00C11E78"/>
    <w:rsid w:val="00C22608"/>
    <w:rsid w:val="00C226C0"/>
    <w:rsid w:val="00C37459"/>
    <w:rsid w:val="00C42371"/>
    <w:rsid w:val="00C42FE6"/>
    <w:rsid w:val="00C44F6A"/>
    <w:rsid w:val="00C45470"/>
    <w:rsid w:val="00C6198E"/>
    <w:rsid w:val="00C63B8E"/>
    <w:rsid w:val="00C708EA"/>
    <w:rsid w:val="00C778A5"/>
    <w:rsid w:val="00C84A44"/>
    <w:rsid w:val="00C95162"/>
    <w:rsid w:val="00CB065D"/>
    <w:rsid w:val="00CB4F6D"/>
    <w:rsid w:val="00CB6A37"/>
    <w:rsid w:val="00CB7684"/>
    <w:rsid w:val="00CC7C8F"/>
    <w:rsid w:val="00CD1FC4"/>
    <w:rsid w:val="00CE67C5"/>
    <w:rsid w:val="00D034A0"/>
    <w:rsid w:val="00D05E4D"/>
    <w:rsid w:val="00D06BD0"/>
    <w:rsid w:val="00D07611"/>
    <w:rsid w:val="00D21061"/>
    <w:rsid w:val="00D232F4"/>
    <w:rsid w:val="00D27243"/>
    <w:rsid w:val="00D32554"/>
    <w:rsid w:val="00D4108E"/>
    <w:rsid w:val="00D4328E"/>
    <w:rsid w:val="00D6163D"/>
    <w:rsid w:val="00D6460C"/>
    <w:rsid w:val="00D831A3"/>
    <w:rsid w:val="00D84FB3"/>
    <w:rsid w:val="00D97BE3"/>
    <w:rsid w:val="00DA3711"/>
    <w:rsid w:val="00DD46F3"/>
    <w:rsid w:val="00DE56F2"/>
    <w:rsid w:val="00DF116D"/>
    <w:rsid w:val="00E16FF7"/>
    <w:rsid w:val="00E24B3C"/>
    <w:rsid w:val="00E26D68"/>
    <w:rsid w:val="00E301D4"/>
    <w:rsid w:val="00E339E9"/>
    <w:rsid w:val="00E378A4"/>
    <w:rsid w:val="00E44045"/>
    <w:rsid w:val="00E463D2"/>
    <w:rsid w:val="00E618C4"/>
    <w:rsid w:val="00E65137"/>
    <w:rsid w:val="00E7415D"/>
    <w:rsid w:val="00E87509"/>
    <w:rsid w:val="00E878EE"/>
    <w:rsid w:val="00E901A3"/>
    <w:rsid w:val="00EA1E76"/>
    <w:rsid w:val="00EA585B"/>
    <w:rsid w:val="00EA6EC7"/>
    <w:rsid w:val="00EB104F"/>
    <w:rsid w:val="00EB46E5"/>
    <w:rsid w:val="00EC3C0A"/>
    <w:rsid w:val="00ED14BD"/>
    <w:rsid w:val="00ED29F1"/>
    <w:rsid w:val="00EF05B5"/>
    <w:rsid w:val="00F016C7"/>
    <w:rsid w:val="00F12DEC"/>
    <w:rsid w:val="00F1715C"/>
    <w:rsid w:val="00F24489"/>
    <w:rsid w:val="00F26FD1"/>
    <w:rsid w:val="00F310F8"/>
    <w:rsid w:val="00F335B2"/>
    <w:rsid w:val="00F35939"/>
    <w:rsid w:val="00F422D3"/>
    <w:rsid w:val="00F45607"/>
    <w:rsid w:val="00F4722B"/>
    <w:rsid w:val="00F54432"/>
    <w:rsid w:val="00F659EB"/>
    <w:rsid w:val="00F70006"/>
    <w:rsid w:val="00F7405C"/>
    <w:rsid w:val="00F762A8"/>
    <w:rsid w:val="00F80705"/>
    <w:rsid w:val="00F86BA6"/>
    <w:rsid w:val="00F90850"/>
    <w:rsid w:val="00F95FBD"/>
    <w:rsid w:val="00FA4D85"/>
    <w:rsid w:val="00FB6342"/>
    <w:rsid w:val="00FC2F44"/>
    <w:rsid w:val="00FC5943"/>
    <w:rsid w:val="00FC6389"/>
    <w:rsid w:val="00FC728A"/>
    <w:rsid w:val="00FD0E5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BE1291-A9AA-4679-8E4D-4F7BEBE8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8</Pages>
  <Words>2924</Words>
  <Characters>17258</Characters>
  <Application>Microsoft Office Word</Application>
  <DocSecurity>0</DocSecurity>
  <Lines>143</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4</cp:revision>
  <cp:lastPrinted>2019-03-12T14:16:00Z</cp:lastPrinted>
  <dcterms:created xsi:type="dcterms:W3CDTF">2019-12-19T11:09:00Z</dcterms:created>
  <dcterms:modified xsi:type="dcterms:W3CDTF">2019-12-20T07:07:00Z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